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79DF12C8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3067D7" w:rsidDel="001D0557">
              <w:rPr>
                <w:b/>
                <w:sz w:val="32"/>
                <w:szCs w:val="32"/>
              </w:rPr>
              <w:delText>4</w:delText>
            </w:r>
          </w:del>
          <w:ins w:id="1" w:author="Autor">
            <w:r w:rsidR="001D0557">
              <w:rPr>
                <w:b/>
                <w:sz w:val="32"/>
                <w:szCs w:val="32"/>
              </w:rPr>
              <w:t>5</w:t>
            </w:r>
          </w:ins>
        </w:sdtContent>
      </w:sdt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333A8972" w:rsidR="00140068" w:rsidRPr="009836CF" w:rsidRDefault="00140068" w:rsidP="001D0557">
            <w:pPr>
              <w:jc w:val="both"/>
              <w:rPr>
                <w:szCs w:val="20"/>
              </w:rPr>
            </w:pPr>
            <w:del w:id="2" w:author="Autor">
              <w:r w:rsidRPr="00113AA3" w:rsidDel="001D0557">
                <w:delText xml:space="preserve">Úrad </w:delText>
              </w:r>
              <w:r w:rsidDel="001D0557">
                <w:delText>podpredsedu vlády SR pre</w:delText>
              </w:r>
            </w:del>
            <w:ins w:id="3" w:author="Autor">
              <w:r w:rsidR="001D0557">
                <w:t>Ministerstvo</w:t>
              </w:r>
            </w:ins>
            <w:r>
              <w:t xml:space="preserve"> </w:t>
            </w:r>
            <w:del w:id="4" w:author="Autor">
              <w:r w:rsidDel="001D0557">
                <w:delText xml:space="preserve">investície </w:delText>
              </w:r>
            </w:del>
            <w:ins w:id="5" w:author="Autor">
              <w:r w:rsidR="001D0557">
                <w:t>investícií, regionálneho rozvoja a</w:t>
              </w:r>
            </w:ins>
            <w:del w:id="6" w:author="Autor">
              <w:r w:rsidDel="001D0557">
                <w:delText xml:space="preserve">a </w:delText>
              </w:r>
            </w:del>
            <w:ins w:id="7" w:author="Autor">
              <w:r w:rsidR="001D0557">
                <w:t> </w:t>
              </w:r>
            </w:ins>
            <w:del w:id="8" w:author="Autor">
              <w:r w:rsidDel="001D0557">
                <w:delText>informatizáciu</w:delText>
              </w:r>
              <w:r w:rsidDel="001D0557">
                <w:rPr>
                  <w:szCs w:val="20"/>
                </w:rPr>
                <w:delText xml:space="preserve"> </w:delText>
              </w:r>
            </w:del>
            <w:ins w:id="9" w:author="Autor">
              <w:r w:rsidR="001D0557">
                <w:t>informatizácie SR</w:t>
              </w:r>
              <w:r w:rsidR="001D0557"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87450E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131CF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6C67E7FB" w:rsidR="00140068" w:rsidRPr="009836CF" w:rsidRDefault="0087450E" w:rsidP="00C32476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0" w:author="Autor">
                  <w:r w:rsidR="00F37138" w:rsidDel="00F37138">
                    <w:rPr>
                      <w:szCs w:val="20"/>
                    </w:rPr>
                    <w:delText>23.02.2018</w:delText>
                  </w:r>
                </w:del>
                <w:ins w:id="11" w:author="Autor">
                  <w:del w:id="12" w:author="Autor">
                    <w:r w:rsidR="00F37138" w:rsidDel="00C32476">
                      <w:rPr>
                        <w:szCs w:val="20"/>
                      </w:rPr>
                      <w:delText>23.02.2018</w:delText>
                    </w:r>
                  </w:del>
                </w:ins>
              </w:sdtContent>
            </w:sdt>
            <w:ins w:id="13" w:author="Autor">
              <w:r w:rsidR="00971640">
                <w:rPr>
                  <w:szCs w:val="20"/>
                </w:rPr>
                <w:t>30.10.2020</w:t>
              </w:r>
            </w:ins>
            <w:bookmarkStart w:id="14" w:name="_GoBack"/>
            <w:bookmarkEnd w:id="14"/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23F49D1A" w:rsidR="00140068" w:rsidRPr="009836CF" w:rsidRDefault="0087450E" w:rsidP="00541A5C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5" w:author="Autor">
                  <w:r w:rsidR="00BE6D71" w:rsidDel="00971640">
                    <w:rPr>
                      <w:szCs w:val="20"/>
                    </w:rPr>
                    <w:delText>23.02.2018</w:delText>
                  </w:r>
                </w:del>
                <w:ins w:id="16" w:author="Autor">
                  <w:del w:id="17" w:author="Autor">
                    <w:r w:rsidR="00F37138" w:rsidDel="00971640">
                      <w:rPr>
                        <w:szCs w:val="20"/>
                      </w:rPr>
                      <w:delText>31.10.2020</w:delText>
                    </w:r>
                  </w:del>
                  <w:r w:rsidR="00971640">
                    <w:rPr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4F1FBC7A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ins w:id="18" w:author="Autor">
        <w:r>
          <w:t xml:space="preserve">Príloha č. 1 - </w:t>
        </w:r>
      </w:ins>
      <w:r w:rsidR="00497A28">
        <w:t xml:space="preserve">Formulár: </w:t>
      </w:r>
      <w:r w:rsidR="00497A28" w:rsidRPr="00497A28">
        <w:t>Dotazník zabezpečenia synergií</w:t>
      </w:r>
      <w:del w:id="19" w:author="Autor">
        <w:r w:rsidR="00497A28" w:rsidRPr="00497A28" w:rsidDel="00A94247">
          <w:delText xml:space="preserve"> a komplementarít</w:delText>
        </w:r>
      </w:del>
      <w:r w:rsidR="00497A28" w:rsidRPr="00497A28">
        <w:t>,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4E749F92" w14:textId="77777777" w:rsidR="001F7E5A" w:rsidRDefault="001F7E5A" w:rsidP="00274BE8">
      <w:pPr>
        <w:spacing w:line="276" w:lineRule="auto"/>
        <w:jc w:val="both"/>
        <w:rPr>
          <w:b/>
        </w:rPr>
      </w:pPr>
    </w:p>
    <w:p w14:paraId="21C3686F" w14:textId="0C1866D6" w:rsidR="001F7E5A" w:rsidRPr="001F7E5A" w:rsidRDefault="001F7E5A" w:rsidP="001F7E5A">
      <w:pPr>
        <w:jc w:val="both"/>
        <w:outlineLvl w:val="0"/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relevantné). RO súčasne uvedie aj % povinného </w:t>
      </w:r>
      <w:r w:rsidRPr="0098159E">
        <w:lastRenderedPageBreak/>
        <w:t xml:space="preserve">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003A59AD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r w:rsidR="00F03CF9">
        <w:t>,</w:t>
      </w:r>
      <w:r w:rsidR="00F03CF9" w:rsidRPr="00F03CF9">
        <w:rPr>
          <w:szCs w:val="22"/>
          <w:lang w:eastAsia="en-US"/>
        </w:rPr>
        <w:t xml:space="preserve"> </w:t>
      </w:r>
      <w:r w:rsidR="00F03CF9">
        <w:rPr>
          <w:szCs w:val="22"/>
          <w:lang w:eastAsia="en-US"/>
        </w:rPr>
        <w:t xml:space="preserve">podpísanú </w:t>
      </w:r>
      <w:r w:rsidR="00F03CF9">
        <w:t xml:space="preserve">kvalifikovaným elektronickým podpisom, kvalifikovaným elektronickým podpisom s mandátnym certifikátom </w:t>
      </w:r>
      <w:r w:rsidR="00F03CF9" w:rsidRPr="001272C2">
        <w:t xml:space="preserve">alebo </w:t>
      </w:r>
      <w:r w:rsidR="00F03CF9">
        <w:t>kvalifikovanou</w:t>
      </w:r>
      <w:r w:rsidR="00F03CF9" w:rsidRPr="001272C2">
        <w:t xml:space="preserve"> elektronickou pečaťou</w:t>
      </w:r>
      <w:r>
        <w:t>. RO v prípade potreby zadefinuje aj čas, dokedy je možné odovzdať ŽoNFP osobne na podateľni RO v deň uzávierky výzvy. Zároveň RO explicitne zadefinuje povinnosť predloženia ŽoNFP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22C224AE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3BABE89E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r w:rsidR="001808A8">
        <w:t xml:space="preserve">Žiadateľovi musia byť v rámci výzvy poskytnuté dostatočné informácie o tom, aké aktivity sú oprávnené a v akom časovom rozsahu. </w:t>
      </w:r>
      <w:r w:rsidRPr="004A5784">
        <w:t>V 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 predložením ŽoNFP</w:t>
      </w:r>
      <w:r>
        <w:t>.</w:t>
      </w:r>
    </w:p>
    <w:p w14:paraId="02F30C92" w14:textId="006CD645" w:rsidR="00140068" w:rsidDel="00FA21C7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del w:id="22" w:author="Autor"/>
          <w:b/>
        </w:rPr>
      </w:pPr>
      <w:del w:id="23" w:author="Autor">
        <w:r w:rsidDel="00FA21C7">
          <w:rPr>
            <w:b/>
          </w:rPr>
          <w:delText>Oprávnenosť výdavkov realizácie projektu</w:delText>
        </w:r>
      </w:del>
    </w:p>
    <w:p w14:paraId="4135DC5C" w14:textId="5FD92072" w:rsidR="00140068" w:rsidDel="00FA21C7" w:rsidRDefault="00140068" w:rsidP="00140068">
      <w:pPr>
        <w:spacing w:before="240" w:after="240"/>
        <w:ind w:firstLine="360"/>
        <w:jc w:val="both"/>
        <w:rPr>
          <w:del w:id="24" w:author="Autor"/>
        </w:rPr>
      </w:pPr>
      <w:del w:id="25" w:author="Autor">
        <w:r w:rsidDel="00FA21C7">
          <w:delTex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delText>
        </w:r>
      </w:del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uvedie priamo v texte výzvy alebo presným odkazom na osobitný dokument kritériá pre výber projektov schválené monitorovacím výborom. </w:t>
      </w:r>
    </w:p>
    <w:p w14:paraId="37B486A1" w14:textId="38C4287E" w:rsidR="00140068" w:rsidDel="00FA21C7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del w:id="26" w:author="Autor"/>
          <w:b/>
        </w:rPr>
      </w:pPr>
      <w:del w:id="27" w:author="Autor">
        <w:r w:rsidDel="00FA21C7">
          <w:rPr>
            <w:b/>
          </w:rPr>
          <w:delText>Spôsob financovania</w:delText>
        </w:r>
      </w:del>
    </w:p>
    <w:p w14:paraId="239D9A2B" w14:textId="55BCBAEB" w:rsidR="00140068" w:rsidDel="00FA21C7" w:rsidRDefault="00140068" w:rsidP="00140068">
      <w:pPr>
        <w:spacing w:before="240" w:after="240"/>
        <w:ind w:firstLine="360"/>
        <w:jc w:val="both"/>
        <w:rPr>
          <w:del w:id="28" w:author="Autor"/>
        </w:rPr>
      </w:pPr>
      <w:del w:id="29" w:author="Autor">
        <w:r w:rsidRPr="003A415E" w:rsidDel="00FA21C7">
          <w:delText xml:space="preserve">RO v tejto časti určí spôsob financovania v závislosti od charakteru </w:delText>
        </w:r>
        <w:r w:rsidR="002709CA" w:rsidDel="00FA21C7">
          <w:delText>žiadateľa/</w:delText>
        </w:r>
        <w:r w:rsidRPr="003A415E" w:rsidDel="00FA21C7">
          <w:delText>prijímateľa a pravidiel platného Systému finančného riadenia</w:delText>
        </w:r>
        <w:r w:rsidDel="00FA21C7">
          <w:delText>. Zároveň RO určí formu finančného príspevku: nenávratný finančný príspevok</w:delText>
        </w:r>
        <w:r w:rsidR="0014092B" w:rsidDel="00FA21C7">
          <w:delText>.</w:delText>
        </w:r>
      </w:del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lastRenderedPageBreak/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ins w:id="30" w:author="Autor">
        <w:r w:rsidR="00BB4261">
          <w:t xml:space="preserve"> (netýka sa vyzvaní projektov TP)</w:t>
        </w:r>
      </w:ins>
      <w:r>
        <w:t>:</w:t>
      </w:r>
    </w:p>
    <w:p w14:paraId="67872C87" w14:textId="6B2ED427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006A40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 podpisom zmluvy s úspešným uchádzačom (o čom rovnako informuje vo výzve), ale 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>
      <w:pPr>
        <w:spacing w:before="240" w:after="240"/>
        <w:ind w:left="360"/>
        <w:jc w:val="both"/>
        <w:pPrChange w:id="31" w:author="Autor">
          <w:pPr>
            <w:spacing w:before="240" w:after="240"/>
            <w:ind w:firstLine="360"/>
            <w:jc w:val="both"/>
          </w:pPr>
        </w:pPrChange>
      </w:pPr>
      <w:r>
        <w:t xml:space="preserve">RO stanoví </w:t>
      </w:r>
      <w:r w:rsidR="008025DB">
        <w:t xml:space="preserve">a podrobnejšie upraví </w:t>
      </w:r>
      <w:r>
        <w:t xml:space="preserve">ako podmienku poskytnutia príspevku preukázanie, že žiadateľ neporušil zákaz nelegálnej práce a nelegálneho zamestnávania. </w:t>
      </w:r>
    </w:p>
    <w:p w14:paraId="713F9BB8" w14:textId="4FF304DF" w:rsidR="00A037D4" w:rsidRDefault="00A037D4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ins w:id="32" w:author="Autor"/>
          <w:b/>
        </w:rPr>
        <w:pPrChange w:id="33" w:author="Autor">
          <w:pPr>
            <w:pStyle w:val="Odsekzoznamu"/>
            <w:numPr>
              <w:ilvl w:val="1"/>
              <w:numId w:val="1"/>
            </w:numPr>
            <w:spacing w:before="240" w:after="240" w:line="276" w:lineRule="auto"/>
            <w:ind w:left="792" w:hanging="432"/>
            <w:jc w:val="both"/>
          </w:pPr>
        </w:pPrChange>
      </w:pPr>
      <w:ins w:id="34" w:author="Autor">
        <w:r>
          <w:rPr>
            <w:b/>
          </w:rPr>
          <w:t>I</w:t>
        </w:r>
        <w:r w:rsidRPr="00A037D4">
          <w:rPr>
            <w:b/>
          </w:rPr>
          <w:t>nformácia o podmienkach vrátenia prostriedkov z príspevku podľa § 25 ods. 10</w:t>
        </w:r>
        <w:r>
          <w:rPr>
            <w:b/>
          </w:rPr>
          <w:t xml:space="preserve"> zákona o príspevku z EŠIF</w:t>
        </w:r>
        <w:r w:rsidRPr="00A037D4">
          <w:rPr>
            <w:b/>
          </w:rPr>
          <w:t>, ak ide o podmienečne vratný finančný príspevok</w:t>
        </w:r>
        <w:r>
          <w:rPr>
            <w:b/>
          </w:rPr>
          <w:t xml:space="preserve"> </w:t>
        </w:r>
        <w:r w:rsidRPr="0018731D">
          <w:rPr>
            <w:rPrChange w:id="35" w:author="Autor">
              <w:rPr>
                <w:b/>
              </w:rPr>
            </w:rPrChange>
          </w:rPr>
          <w:t xml:space="preserve">(ak </w:t>
        </w:r>
        <w:r w:rsidRPr="0018731D">
          <w:rPr>
            <w:rPrChange w:id="36" w:author="Autor">
              <w:rPr>
                <w:b/>
              </w:rPr>
            </w:rPrChange>
          </w:rPr>
          <w:lastRenderedPageBreak/>
          <w:t>je to relevantné</w:t>
        </w:r>
        <w:r w:rsidR="0018731D" w:rsidRPr="0018731D">
          <w:rPr>
            <w:rPrChange w:id="37" w:author="Autor">
              <w:rPr>
                <w:b/>
              </w:rPr>
            </w:rPrChange>
          </w:rPr>
          <w:t>, v</w:t>
        </w:r>
        <w:r w:rsidRPr="0018731D">
          <w:rPr>
            <w:rPrChange w:id="38" w:author="Autor">
              <w:rPr>
                <w:b/>
              </w:rPr>
            </w:rPrChange>
          </w:rPr>
          <w:t xml:space="preserve"> opačnom prípade RO </w:t>
        </w:r>
        <w:r w:rsidR="0018731D" w:rsidRPr="0018731D">
          <w:rPr>
            <w:rPrChange w:id="39" w:author="Autor">
              <w:rPr>
                <w:b/>
              </w:rPr>
            </w:rPrChange>
          </w:rPr>
          <w:t>túto podmienku poskytnutia príspevku vo</w:t>
        </w:r>
        <w:r w:rsidR="0018731D">
          <w:t> </w:t>
        </w:r>
        <w:r w:rsidR="0018731D" w:rsidRPr="0018731D">
          <w:rPr>
            <w:rPrChange w:id="40" w:author="Autor">
              <w:rPr>
                <w:b/>
              </w:rPr>
            </w:rPrChange>
          </w:rPr>
          <w:t>výzve neuvádza</w:t>
        </w:r>
        <w:r w:rsidRPr="0018731D">
          <w:rPr>
            <w:rPrChange w:id="41" w:author="Autor">
              <w:rPr>
                <w:b/>
              </w:rPr>
            </w:rPrChange>
          </w:rPr>
          <w:t>).</w:t>
        </w:r>
      </w:ins>
    </w:p>
    <w:p w14:paraId="06080A1B" w14:textId="3096590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291F0B33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>Ak z dôvodov špecifík OP RO určí vo vzťahu k schváleniu ŽoNFP ďalšie podmienky poskytnutia príspevku, ktoré nie je možné zaradiť medzi skupiny podmienok poskytnutia príspevku uvedené v rámci častí 2.1 až 2.</w:t>
      </w:r>
      <w:del w:id="42" w:author="Autor">
        <w:r w:rsidDel="00410451">
          <w:delText>10</w:delText>
        </w:r>
      </w:del>
      <w:ins w:id="43" w:author="Autor">
        <w:del w:id="44" w:author="Autor">
          <w:r w:rsidR="00410451" w:rsidDel="00A037D4">
            <w:delText>8</w:delText>
          </w:r>
        </w:del>
        <w:r w:rsidR="00A037D4">
          <w:t>9</w:t>
        </w:r>
      </w:ins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lastRenderedPageBreak/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Default="00140068" w:rsidP="00140068">
      <w:pPr>
        <w:ind w:firstLine="708"/>
        <w:jc w:val="both"/>
        <w:rPr>
          <w:ins w:id="45" w:author="Autor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76190DB" w14:textId="77777777" w:rsidR="0002393D" w:rsidRDefault="0002393D" w:rsidP="00140068">
      <w:pPr>
        <w:ind w:firstLine="708"/>
        <w:jc w:val="both"/>
        <w:rPr>
          <w:ins w:id="46" w:author="Autor"/>
        </w:rPr>
      </w:pPr>
    </w:p>
    <w:p w14:paraId="24FF00B8" w14:textId="300FE4CB" w:rsidR="0002393D" w:rsidRPr="0093233A" w:rsidRDefault="000D1BF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ns w:id="47" w:author="Autor"/>
          <w:i/>
          <w:u w:val="single"/>
        </w:rPr>
        <w:pPrChange w:id="48" w:author="Autor">
          <w:pPr>
            <w:ind w:firstLine="708"/>
            <w:jc w:val="both"/>
          </w:pPr>
        </w:pPrChange>
      </w:pPr>
      <w:ins w:id="49" w:author="Autor">
        <w:r w:rsidRPr="0093233A">
          <w:rPr>
            <w:i/>
            <w:u w:val="single"/>
            <w:rPrChange w:id="50" w:author="Autor">
              <w:rPr>
                <w:i/>
                <w:highlight w:val="green"/>
                <w:u w:val="single"/>
              </w:rPr>
            </w:rPrChange>
          </w:rPr>
          <w:t>O</w:t>
        </w:r>
        <w:r w:rsidR="0002393D" w:rsidRPr="0093233A">
          <w:rPr>
            <w:i/>
            <w:u w:val="single"/>
            <w:rPrChange w:id="51" w:author="Autor">
              <w:rPr>
                <w:color w:val="1F497D"/>
              </w:rPr>
            </w:rPrChange>
          </w:rPr>
          <w:t>právnenos</w:t>
        </w:r>
        <w:r w:rsidRPr="0093233A">
          <w:rPr>
            <w:i/>
            <w:u w:val="single"/>
            <w:rPrChange w:id="52" w:author="Autor">
              <w:rPr>
                <w:i/>
                <w:highlight w:val="green"/>
                <w:u w:val="single"/>
              </w:rPr>
            </w:rPrChange>
          </w:rPr>
          <w:t>ť</w:t>
        </w:r>
        <w:r w:rsidR="0002393D" w:rsidRPr="0093233A">
          <w:rPr>
            <w:i/>
            <w:u w:val="single"/>
            <w:rPrChange w:id="53" w:author="Autor">
              <w:rPr>
                <w:color w:val="1F497D"/>
              </w:rPr>
            </w:rPrChange>
          </w:rPr>
          <w:t xml:space="preserve"> výdavkov realizácie projektu</w:t>
        </w:r>
      </w:ins>
    </w:p>
    <w:p w14:paraId="37BA28CB" w14:textId="2B3C49BB" w:rsidR="0002393D" w:rsidRPr="0002393D" w:rsidRDefault="00AF5708">
      <w:pPr>
        <w:spacing w:before="240" w:after="240" w:line="276" w:lineRule="auto"/>
        <w:ind w:firstLine="720"/>
        <w:jc w:val="both"/>
        <w:rPr>
          <w:rPrChange w:id="54" w:author="Autor">
            <w:rPr>
              <w:color w:val="1F497D"/>
            </w:rPr>
          </w:rPrChange>
        </w:rPr>
        <w:pPrChange w:id="55" w:author="Autor">
          <w:pPr>
            <w:ind w:firstLine="708"/>
            <w:jc w:val="both"/>
          </w:pPr>
        </w:pPrChange>
      </w:pPr>
      <w:ins w:id="56" w:author="Autor">
        <w:r w:rsidRPr="0093233A">
          <w:rPr>
            <w:rPrChange w:id="57" w:author="Autor">
              <w:rPr>
                <w:highlight w:val="green"/>
              </w:rPr>
            </w:rPrChange>
          </w:rPr>
          <w:t xml:space="preserve">Ak sa </w:t>
        </w:r>
        <w:r w:rsidR="0002393D" w:rsidRPr="0093233A">
          <w:t xml:space="preserve">RO </w:t>
        </w:r>
        <w:r w:rsidRPr="0093233A">
          <w:rPr>
            <w:rPrChange w:id="58" w:author="Autor">
              <w:rPr>
                <w:highlight w:val="green"/>
              </w:rPr>
            </w:rPrChange>
          </w:rPr>
          <w:t xml:space="preserve">rozhodne posudzovať oprávnenosť výdavkov realizácie projektu ako samostatnú podmienku poskytnutia príspevku, </w:t>
        </w:r>
        <w:r w:rsidR="0002393D" w:rsidRPr="0093233A">
          <w:t xml:space="preserve">uvedie v tejto časti buď priamo </w:t>
        </w:r>
        <w:del w:id="59" w:author="Autor">
          <w:r w:rsidR="002329B0" w:rsidDel="00266FC1">
            <w:delText xml:space="preserve">záväzné </w:delText>
          </w:r>
        </w:del>
        <w:r w:rsidR="0002393D" w:rsidRPr="0093233A">
          <w:t>informácie o podmienkach oprávnenosti výdavkov, ktoré môže žiadateľ zahrnúť medzi oprávnené výdavky</w:t>
        </w:r>
        <w:r w:rsidRPr="0093233A">
          <w:rPr>
            <w:rPrChange w:id="60" w:author="Autor">
              <w:rPr>
                <w:highlight w:val="green"/>
              </w:rPr>
            </w:rPrChange>
          </w:rPr>
          <w:t>,</w:t>
        </w:r>
        <w:r w:rsidR="0002393D" w:rsidRPr="0093233A">
  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  </w:r>
      </w:ins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31FE0CCD" w:rsidR="0020137D" w:rsidRDefault="00140068" w:rsidP="00140068">
      <w:pPr>
        <w:spacing w:before="240" w:after="240"/>
        <w:ind w:firstLine="708"/>
        <w:jc w:val="both"/>
        <w:rPr>
          <w:ins w:id="61" w:author="Autor"/>
        </w:rPr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  <w:del w:id="62" w:author="Autor">
        <w:r w:rsidDel="00B13FAF">
          <w:delText>V prípade výzvy, ktorá je vyhlasovaná v nadväznosti na výzvu na predkladanie projektových zámerov</w:delText>
        </w:r>
        <w:r w:rsidR="00562543" w:rsidDel="00B13FAF">
          <w:delText>,</w:delText>
        </w:r>
        <w:r w:rsidDel="00B13FAF">
          <w:delText xml:space="preserve"> RO v tejto časti definuje aj rozsah údajov, ktoré nie je možné v porovnaní s posudzovaným projektovým zámerom zmeniť, resp. prípustnú toleranciu zmien (v súlade s kapitolou 3.2.2.2 ods. </w:delText>
        </w:r>
        <w:r w:rsidR="00465D91" w:rsidDel="00B13FAF">
          <w:delText>2</w:delText>
        </w:r>
        <w:r w:rsidDel="00B13FAF">
          <w:delText xml:space="preserve"> Systému riadenia EŠIF).</w:delText>
        </w:r>
      </w:del>
    </w:p>
    <w:p w14:paraId="6F0F8109" w14:textId="77777777" w:rsidR="00FA21C7" w:rsidRDefault="00FA21C7">
      <w:pPr>
        <w:spacing w:before="240" w:after="240"/>
        <w:ind w:firstLine="708"/>
        <w:jc w:val="both"/>
        <w:rPr>
          <w:ins w:id="63" w:author="Autor"/>
        </w:rPr>
        <w:pPrChange w:id="64" w:author="Autor">
          <w:pPr>
            <w:pStyle w:val="Odsekzoznamu"/>
            <w:spacing w:before="120" w:after="120"/>
            <w:ind w:left="426"/>
            <w:jc w:val="both"/>
          </w:pPr>
        </w:pPrChange>
      </w:pPr>
      <w:ins w:id="65" w:author="Autor">
        <w:r w:rsidRPr="003A415E">
          <w:t>RO v tejto časti určí spôsob financovania v</w:t>
        </w:r>
        <w:r>
          <w:t> </w:t>
        </w:r>
        <w:r w:rsidRPr="003A415E">
          <w:t xml:space="preserve">závislosti od charakteru </w:t>
        </w:r>
        <w:r>
          <w:t>žiadateľa/</w:t>
        </w:r>
        <w:r w:rsidRPr="003A415E">
          <w:t>prijímateľa a pravidiel platného Systému finančného riadenia</w:t>
        </w:r>
        <w:r>
          <w:t>. Zároveň RO určí formu finančného príspevku: nenávratný finančný príspevok.</w:t>
        </w:r>
      </w:ins>
    </w:p>
    <w:p w14:paraId="19301910" w14:textId="63DCAEC1" w:rsidR="00FA21C7" w:rsidRDefault="00FA21C7" w:rsidP="00FA21C7">
      <w:pPr>
        <w:spacing w:before="240" w:after="240"/>
        <w:ind w:firstLine="708"/>
        <w:jc w:val="both"/>
      </w:pPr>
      <w:ins w:id="66" w:author="Autor">
        <w:r>
          <w:lastRenderedPageBreak/>
          <w:t xml:space="preserve">V prípade, ak RO neuviedol oprávnenosť výdavkov ako ďalšiu podmienku poskytnutia príspevku, uvedie v tejto časti buď priamo </w:t>
        </w:r>
        <w:r w:rsidR="00C07502">
          <w:t xml:space="preserve">záväzné </w:t>
        </w:r>
        <w:r>
  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  </w:r>
      </w:ins>
    </w:p>
    <w:p w14:paraId="2E0CAE8F" w14:textId="21EFDCB5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Identifikácia synergických </w:t>
      </w:r>
      <w:del w:id="67" w:author="Autor">
        <w:r w:rsidDel="00503405">
          <w:rPr>
            <w:b/>
            <w:sz w:val="28"/>
            <w:szCs w:val="28"/>
          </w:rPr>
          <w:delText xml:space="preserve">a komplementárnych </w:delText>
        </w:r>
      </w:del>
      <w:r>
        <w:rPr>
          <w:b/>
          <w:sz w:val="28"/>
          <w:szCs w:val="28"/>
        </w:rPr>
        <w:t>účinkov</w:t>
      </w:r>
    </w:p>
    <w:p w14:paraId="37917A7E" w14:textId="6B27F41B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</w:t>
      </w:r>
      <w:del w:id="68" w:author="Autor">
        <w:r w:rsidDel="00503405">
          <w:delText xml:space="preserve"> a komplementárnych</w:delText>
        </w:r>
      </w:del>
      <w:r>
        <w:t xml:space="preserve">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4AF43B20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>informácia o oblastiach, v rámci ktorých dochádza k synergii</w:t>
      </w:r>
      <w:del w:id="69" w:author="Autor">
        <w:r w:rsidDel="00503405">
          <w:delText xml:space="preserve"> či komplementárnym účinkom</w:delText>
        </w:r>
      </w:del>
      <w:r>
        <w:t xml:space="preserve">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1C89A1A7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</w:t>
      </w:r>
      <w:del w:id="70" w:author="Autor">
        <w:r w:rsidDel="00503405">
          <w:delText xml:space="preserve"> a komplementárne</w:delText>
        </w:r>
      </w:del>
      <w:r>
        <w:t xml:space="preserve"> účinky, RO uvedie: „</w:t>
      </w:r>
      <w:r w:rsidRPr="001905C8">
        <w:rPr>
          <w:i/>
        </w:rPr>
        <w:t xml:space="preserve">Výzva nemá synergické </w:t>
      </w:r>
      <w:del w:id="71" w:author="Autor">
        <w:r w:rsidRPr="001905C8" w:rsidDel="00503405">
          <w:rPr>
            <w:i/>
          </w:rPr>
          <w:delText xml:space="preserve">a komplementárne </w:delText>
        </w:r>
      </w:del>
      <w:r w:rsidRPr="001905C8">
        <w:rPr>
          <w:i/>
        </w:rPr>
        <w:t>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554C98C3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ins w:id="72" w:author="Autor">
        <w:r>
          <w:rPr>
            <w:rFonts w:eastAsia="Calibri"/>
            <w:bCs/>
            <w:iCs/>
          </w:rPr>
          <w:lastRenderedPageBreak/>
          <w:t>I</w:t>
        </w:r>
        <w:r w:rsidRPr="00F879AB">
          <w:rPr>
            <w:rFonts w:eastAsia="Calibri"/>
            <w:bCs/>
            <w:iCs/>
          </w:rPr>
          <w:t>nformácia pre žiadateľov o nenávratný finančný príspevok</w:t>
        </w:r>
        <w:del w:id="73" w:author="Autor">
          <w:r w:rsidRPr="00F879AB" w:rsidDel="00044F05">
            <w:rPr>
              <w:rFonts w:eastAsia="Calibri"/>
              <w:bCs/>
              <w:iCs/>
            </w:rPr>
            <w:delText xml:space="preserve"> </w:delText>
          </w:r>
        </w:del>
        <w:r w:rsidRPr="00F879AB">
          <w:rPr>
            <w:rFonts w:eastAsia="Calibri"/>
            <w:bCs/>
            <w:iCs/>
          </w:rPr>
          <w:t>/</w:t>
        </w:r>
        <w:del w:id="74" w:author="Autor">
          <w:r w:rsidRPr="00F879AB" w:rsidDel="00044F05">
            <w:rPr>
              <w:rFonts w:eastAsia="Calibri"/>
              <w:bCs/>
              <w:iCs/>
            </w:rPr>
            <w:delText xml:space="preserve"> </w:delText>
          </w:r>
        </w:del>
        <w:r w:rsidRPr="00F879AB">
          <w:rPr>
            <w:rFonts w:eastAsia="Calibri"/>
            <w:bCs/>
            <w:iCs/>
          </w:rPr>
          <w:t xml:space="preserve">o príspevok, ktorá je zverejnená na webovom sídle </w:t>
        </w:r>
        <w:r w:rsidR="00B27757">
          <w:rPr>
            <w:rFonts w:eastAsia="Calibri"/>
            <w:bCs/>
            <w:iCs/>
          </w:rPr>
          <w:fldChar w:fldCharType="begin"/>
        </w:r>
        <w:r w:rsidR="00B27757">
          <w:rPr>
            <w:rFonts w:eastAsia="Calibri"/>
            <w:bCs/>
            <w:iCs/>
          </w:rPr>
          <w:instrText xml:space="preserve"> HYPERLINK "</w:instrText>
        </w:r>
        <w:r w:rsidR="00B27757" w:rsidRPr="00F879AB">
          <w:rPr>
            <w:rFonts w:eastAsia="Calibri"/>
            <w:bCs/>
            <w:iCs/>
          </w:rPr>
          <w:instrText>http://www.olaf.vlada.gov.sk/system-vcasneho-odhalovania-rizika-a-vylucenia-edes/</w:instrText>
        </w:r>
        <w:r w:rsidR="00B27757">
          <w:rPr>
            <w:rFonts w:eastAsia="Calibri"/>
            <w:bCs/>
            <w:iCs/>
          </w:rPr>
          <w:instrText xml:space="preserve">" </w:instrText>
        </w:r>
        <w:r w:rsidR="00B27757">
          <w:rPr>
            <w:rFonts w:eastAsia="Calibri"/>
            <w:bCs/>
            <w:iCs/>
          </w:rPr>
          <w:fldChar w:fldCharType="separate"/>
        </w:r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  <w:r w:rsidR="00B27757">
          <w:rPr>
            <w:rFonts w:eastAsia="Calibri"/>
            <w:bCs/>
            <w:iCs/>
          </w:rPr>
          <w:fldChar w:fldCharType="end"/>
        </w:r>
        <w:r w:rsidR="00B27757">
          <w:rPr>
            <w:rFonts w:eastAsia="Calibri"/>
            <w:bCs/>
            <w:iCs/>
          </w:rPr>
          <w:t xml:space="preserve"> </w:t>
        </w:r>
      </w:ins>
      <w:del w:id="75" w:author="Autor">
        <w:r w:rsidR="009579EA" w:rsidRPr="009579EA" w:rsidDel="00F879AB">
          <w:rPr>
            <w:rFonts w:eastAsia="Calibri"/>
            <w:bCs/>
            <w:iCs/>
          </w:rPr>
          <w:delText>Informácia pre žiadateľov o nenávratný finančný príspevok, resp. o príspevok v</w:delText>
        </w:r>
        <w:r w:rsidR="008C5FFD" w:rsidDel="00F879AB">
          <w:rPr>
            <w:rFonts w:eastAsia="Calibri"/>
            <w:bCs/>
            <w:iCs/>
          </w:rPr>
          <w:delText> </w:delText>
        </w:r>
        <w:r w:rsidR="009579EA" w:rsidRPr="009579EA" w:rsidDel="00F879AB">
          <w:rPr>
            <w:rFonts w:eastAsia="Calibri"/>
            <w:bCs/>
            <w:iCs/>
          </w:rPr>
          <w:delText>zmysle čl. 105a a nasl. nariadenia Európskeho parlamentu a Rady (EÚ, Euratom) 1929/2015 z 28. októbra 2015,  ktorým sa mení nariadenie (EÚ, Euratom) č. 966/2012 o rozpočtových pravidlách, ktoré sa vzťahujú na všeobecný rozpočet Únie</w:delText>
        </w:r>
        <w:r w:rsidR="00140068" w:rsidDel="00F879AB">
          <w:rPr>
            <w:rFonts w:eastAsia="Calibri"/>
            <w:bCs/>
            <w:iCs/>
          </w:rPr>
          <w:delText xml:space="preserve"> </w:delText>
        </w:r>
      </w:del>
    </w:p>
    <w:p w14:paraId="08F70D39" w14:textId="64FC2995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>Ďalšie prílohy (ak 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71CC9B55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del w:id="76" w:author="Autor">
        <w:r w:rsidDel="00383369">
          <w:delText>Výskum a inovácie</w:delText>
        </w:r>
      </w:del>
      <w:ins w:id="77" w:author="Autor">
        <w:r w:rsidR="00383369">
          <w:t>Integrovaná infraštruktúra (prioritné osi 9 – 12)</w:t>
        </w:r>
      </w:ins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 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4C679333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>posúdenie, na základe zhodnotenia plánu vyhlasovania výziev a vyzvaní schváleného Pracovnou komisiou pre koordináciu a zabezpečenie synergických účinkov medzi EŠIF a 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6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2471DBD7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 xml:space="preserve">, ak 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D0834" w14:textId="77777777" w:rsidR="0087450E" w:rsidRDefault="0087450E" w:rsidP="00140068">
      <w:r>
        <w:separator/>
      </w:r>
    </w:p>
  </w:endnote>
  <w:endnote w:type="continuationSeparator" w:id="0">
    <w:p w14:paraId="340BCC70" w14:textId="77777777" w:rsidR="0087450E" w:rsidRDefault="0087450E" w:rsidP="00140068">
      <w:r>
        <w:continuationSeparator/>
      </w:r>
    </w:p>
  </w:endnote>
  <w:endnote w:type="continuationNotice" w:id="1">
    <w:p w14:paraId="1F96EC53" w14:textId="77777777" w:rsidR="0087450E" w:rsidRDefault="00874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87B0AF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13E0EB4B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1640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58C5F" w14:textId="77777777" w:rsidR="0087450E" w:rsidRDefault="0087450E" w:rsidP="00140068">
      <w:r>
        <w:separator/>
      </w:r>
    </w:p>
  </w:footnote>
  <w:footnote w:type="continuationSeparator" w:id="0">
    <w:p w14:paraId="7DB775B5" w14:textId="77777777" w:rsidR="0087450E" w:rsidRDefault="0087450E" w:rsidP="00140068">
      <w:r>
        <w:continuationSeparator/>
      </w:r>
    </w:p>
  </w:footnote>
  <w:footnote w:type="continuationNotice" w:id="1">
    <w:p w14:paraId="5D4C5A06" w14:textId="77777777" w:rsidR="0087450E" w:rsidRDefault="0087450E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205520B9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</w:t>
      </w:r>
      <w:del w:id="20" w:author="Autor">
        <w:r w:rsidRPr="00783E8D" w:rsidDel="0018731D">
          <w:delText xml:space="preserve"> č. 292/2014 Z. z., t.</w:delText>
        </w:r>
        <w:r w:rsidR="005A7CEA" w:rsidDel="0018731D">
          <w:delText xml:space="preserve"> </w:delText>
        </w:r>
        <w:r w:rsidRPr="00783E8D" w:rsidDel="0018731D">
          <w:delText>j. povinnými kategóriami podmienok poskytnutia príspevku sú: oprávnenosť žiadateľa, oprávnenosť aktivít realizácie projektu, oprávnenosť výdavkov realizácie projektu, oprávnenosť miesta realizácie projekt</w:delText>
        </w:r>
        <w:r w:rsidRPr="0095109D" w:rsidDel="0018731D">
          <w:delText>u</w:delText>
        </w:r>
        <w:r w:rsidRPr="00783E8D" w:rsidDel="0018731D">
          <w:delText>, kritériá pre výber projektov, spôsob financovania a splnenie podmienok ustanovených v osobitných predpisoch</w:delText>
        </w:r>
      </w:del>
      <w:ins w:id="21" w:author="Autor">
        <w:r w:rsidR="0018731D">
          <w:t xml:space="preserve"> o príspevku z EŠIF</w:t>
        </w:r>
      </w:ins>
      <w:r w:rsidRPr="00783E8D">
        <w:t>. V rámci týchto povinných kategórií podmienok poskytnutia príspevku RO definuje znenie konkrétnych podmienok v závislosti od konkrétnej výzvy a špecifík OP.</w:t>
      </w:r>
    </w:p>
  </w:footnote>
  <w:footnote w:id="6">
    <w:p w14:paraId="16A726B2" w14:textId="6F98BD20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del w:id="78" w:author="Autor">
        <w:r w:rsidRPr="000E5640" w:rsidDel="00627053">
          <w:delText>10</w:delText>
        </w:r>
      </w:del>
      <w:ins w:id="79" w:author="Autor">
        <w:r w:rsidR="00627053">
          <w:t>8</w:t>
        </w:r>
      </w:ins>
      <w:r w:rsidRPr="000E5640">
        <w:t>.1, 2.</w:t>
      </w:r>
      <w:del w:id="80" w:author="Autor">
        <w:r w:rsidRPr="000E5640" w:rsidDel="00627053">
          <w:delText>11</w:delText>
        </w:r>
      </w:del>
      <w:ins w:id="81" w:author="Autor">
        <w:del w:id="82" w:author="Autor">
          <w:r w:rsidR="00627053" w:rsidDel="00F4147B">
            <w:delText>9</w:delText>
          </w:r>
        </w:del>
        <w:r w:rsidR="00F4147B">
          <w:t>10</w:t>
        </w:r>
      </w:ins>
      <w:r w:rsidRPr="000E5640">
        <w:t>.6. – 2.</w:t>
      </w:r>
      <w:del w:id="83" w:author="Autor">
        <w:r w:rsidRPr="000E5640" w:rsidDel="00627053">
          <w:delText>11</w:delText>
        </w:r>
      </w:del>
      <w:ins w:id="84" w:author="Autor">
        <w:del w:id="85" w:author="Autor">
          <w:r w:rsidR="00627053" w:rsidDel="00F4147B">
            <w:delText>9</w:delText>
          </w:r>
        </w:del>
        <w:r w:rsidR="00F4147B">
          <w:t>10</w:t>
        </w:r>
      </w:ins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1A78F2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37B2C5D4" w:rsidR="00D201AB" w:rsidRDefault="00BE6D71" w:rsidP="00D201AB">
        <w:pPr>
          <w:pStyle w:val="Hlavika"/>
          <w:jc w:val="right"/>
        </w:pPr>
        <w:del w:id="86" w:author="Autor">
          <w:r w:rsidDel="00F37138">
            <w:rPr>
              <w:szCs w:val="20"/>
            </w:rPr>
            <w:delText>23.02.2018</w:delText>
          </w:r>
        </w:del>
        <w:ins w:id="87" w:author="Autor">
          <w:r w:rsidR="00F37138">
            <w:rPr>
              <w:szCs w:val="20"/>
            </w:rPr>
            <w:t>31.10.2020</w:t>
          </w:r>
        </w:ins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7"/>
  </w:num>
  <w:num w:numId="11">
    <w:abstractNumId w:val="9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2393D"/>
    <w:rsid w:val="00044F05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1BF8"/>
    <w:rsid w:val="000D298C"/>
    <w:rsid w:val="000D5D89"/>
    <w:rsid w:val="000D6B86"/>
    <w:rsid w:val="000E099D"/>
    <w:rsid w:val="000E2AA4"/>
    <w:rsid w:val="000F7C94"/>
    <w:rsid w:val="00115011"/>
    <w:rsid w:val="001159E9"/>
    <w:rsid w:val="00116F50"/>
    <w:rsid w:val="00116F61"/>
    <w:rsid w:val="0012695E"/>
    <w:rsid w:val="00130CF1"/>
    <w:rsid w:val="00140068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808A8"/>
    <w:rsid w:val="0018731D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4F7F"/>
    <w:rsid w:val="002259C4"/>
    <w:rsid w:val="00225A05"/>
    <w:rsid w:val="00230F87"/>
    <w:rsid w:val="002329B0"/>
    <w:rsid w:val="002347A5"/>
    <w:rsid w:val="00236697"/>
    <w:rsid w:val="00246970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64E4"/>
    <w:rsid w:val="002A7F76"/>
    <w:rsid w:val="002D16A7"/>
    <w:rsid w:val="002D2D7D"/>
    <w:rsid w:val="002D4629"/>
    <w:rsid w:val="002D52A3"/>
    <w:rsid w:val="002D65BD"/>
    <w:rsid w:val="002E1924"/>
    <w:rsid w:val="002E611C"/>
    <w:rsid w:val="002E7F32"/>
    <w:rsid w:val="002E7F66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4012B"/>
    <w:rsid w:val="00373315"/>
    <w:rsid w:val="00383369"/>
    <w:rsid w:val="00386CBA"/>
    <w:rsid w:val="00392248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0451"/>
    <w:rsid w:val="004131CF"/>
    <w:rsid w:val="004147E4"/>
    <w:rsid w:val="00416012"/>
    <w:rsid w:val="00416E2D"/>
    <w:rsid w:val="00417755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3405"/>
    <w:rsid w:val="00503B8F"/>
    <w:rsid w:val="00506EDD"/>
    <w:rsid w:val="00510D5C"/>
    <w:rsid w:val="005122F6"/>
    <w:rsid w:val="00516091"/>
    <w:rsid w:val="00526A11"/>
    <w:rsid w:val="005327B9"/>
    <w:rsid w:val="00541A5C"/>
    <w:rsid w:val="00541FF5"/>
    <w:rsid w:val="00562543"/>
    <w:rsid w:val="005632E4"/>
    <w:rsid w:val="005724E9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BF9"/>
    <w:rsid w:val="00622D7A"/>
    <w:rsid w:val="00627053"/>
    <w:rsid w:val="00627EA3"/>
    <w:rsid w:val="0063292E"/>
    <w:rsid w:val="00634DB9"/>
    <w:rsid w:val="00637129"/>
    <w:rsid w:val="006479DF"/>
    <w:rsid w:val="00660DCB"/>
    <w:rsid w:val="00662E81"/>
    <w:rsid w:val="006638E5"/>
    <w:rsid w:val="006719A0"/>
    <w:rsid w:val="00687102"/>
    <w:rsid w:val="006A0843"/>
    <w:rsid w:val="006A5157"/>
    <w:rsid w:val="006A5312"/>
    <w:rsid w:val="006A7DF2"/>
    <w:rsid w:val="006B04C3"/>
    <w:rsid w:val="006B4A86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15A47"/>
    <w:rsid w:val="0071679A"/>
    <w:rsid w:val="00721199"/>
    <w:rsid w:val="00736343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1608C"/>
    <w:rsid w:val="008345C2"/>
    <w:rsid w:val="0084239B"/>
    <w:rsid w:val="00843EF9"/>
    <w:rsid w:val="0084743A"/>
    <w:rsid w:val="008526BB"/>
    <w:rsid w:val="00867476"/>
    <w:rsid w:val="008743E6"/>
    <w:rsid w:val="0087450E"/>
    <w:rsid w:val="008758FE"/>
    <w:rsid w:val="008806AC"/>
    <w:rsid w:val="00891F74"/>
    <w:rsid w:val="008962AF"/>
    <w:rsid w:val="008A2377"/>
    <w:rsid w:val="008B1666"/>
    <w:rsid w:val="008C271F"/>
    <w:rsid w:val="008C5FFD"/>
    <w:rsid w:val="008D0F9C"/>
    <w:rsid w:val="008D7B4C"/>
    <w:rsid w:val="008F2627"/>
    <w:rsid w:val="0090110D"/>
    <w:rsid w:val="0090259E"/>
    <w:rsid w:val="00911D80"/>
    <w:rsid w:val="009174A8"/>
    <w:rsid w:val="00926284"/>
    <w:rsid w:val="0093233A"/>
    <w:rsid w:val="00942DD3"/>
    <w:rsid w:val="00943BBF"/>
    <w:rsid w:val="00945BA2"/>
    <w:rsid w:val="0095109D"/>
    <w:rsid w:val="009515E7"/>
    <w:rsid w:val="009579EA"/>
    <w:rsid w:val="00960837"/>
    <w:rsid w:val="00967523"/>
    <w:rsid w:val="00971640"/>
    <w:rsid w:val="00976A29"/>
    <w:rsid w:val="00977CF6"/>
    <w:rsid w:val="0098159E"/>
    <w:rsid w:val="009836CF"/>
    <w:rsid w:val="009B421D"/>
    <w:rsid w:val="009B44A5"/>
    <w:rsid w:val="009C3692"/>
    <w:rsid w:val="009C7A22"/>
    <w:rsid w:val="009D0321"/>
    <w:rsid w:val="009E6293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B0E6E"/>
    <w:rsid w:val="00AB755C"/>
    <w:rsid w:val="00AC2133"/>
    <w:rsid w:val="00AD432F"/>
    <w:rsid w:val="00AD43B4"/>
    <w:rsid w:val="00AD4A94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5E9"/>
    <w:rsid w:val="00B4284E"/>
    <w:rsid w:val="00B53870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4261"/>
    <w:rsid w:val="00BB7249"/>
    <w:rsid w:val="00BC4BAC"/>
    <w:rsid w:val="00BE2705"/>
    <w:rsid w:val="00BE5E73"/>
    <w:rsid w:val="00BE6D71"/>
    <w:rsid w:val="00BE70F8"/>
    <w:rsid w:val="00BF3D8B"/>
    <w:rsid w:val="00C07502"/>
    <w:rsid w:val="00C214B6"/>
    <w:rsid w:val="00C32476"/>
    <w:rsid w:val="00C348A2"/>
    <w:rsid w:val="00C36DC6"/>
    <w:rsid w:val="00C50C3D"/>
    <w:rsid w:val="00C53567"/>
    <w:rsid w:val="00C5472F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47152"/>
    <w:rsid w:val="00D549B4"/>
    <w:rsid w:val="00D61BB6"/>
    <w:rsid w:val="00D734BA"/>
    <w:rsid w:val="00D86DA2"/>
    <w:rsid w:val="00D942CE"/>
    <w:rsid w:val="00DA3B50"/>
    <w:rsid w:val="00DA50A5"/>
    <w:rsid w:val="00DA5449"/>
    <w:rsid w:val="00DA5A83"/>
    <w:rsid w:val="00DA604C"/>
    <w:rsid w:val="00DB3113"/>
    <w:rsid w:val="00DB798B"/>
    <w:rsid w:val="00DC16CA"/>
    <w:rsid w:val="00DC75CD"/>
    <w:rsid w:val="00DE2C5C"/>
    <w:rsid w:val="00DE7F44"/>
    <w:rsid w:val="00DF1B4C"/>
    <w:rsid w:val="00DF4F5E"/>
    <w:rsid w:val="00E25F33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42C1"/>
    <w:rsid w:val="00E74DC2"/>
    <w:rsid w:val="00E74EA1"/>
    <w:rsid w:val="00E7702D"/>
    <w:rsid w:val="00E9215D"/>
    <w:rsid w:val="00E97CC5"/>
    <w:rsid w:val="00EA031B"/>
    <w:rsid w:val="00EA0C60"/>
    <w:rsid w:val="00EA62FA"/>
    <w:rsid w:val="00EC64D3"/>
    <w:rsid w:val="00EC6DB9"/>
    <w:rsid w:val="00EE70FE"/>
    <w:rsid w:val="00EF2923"/>
    <w:rsid w:val="00F03CF9"/>
    <w:rsid w:val="00F0607A"/>
    <w:rsid w:val="00F10B9D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9AB"/>
    <w:rsid w:val="00F97E8C"/>
    <w:rsid w:val="00FA1CBE"/>
    <w:rsid w:val="00FA21C7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104B14"/>
    <w:rsid w:val="00135B3D"/>
    <w:rsid w:val="001604EC"/>
    <w:rsid w:val="001A5410"/>
    <w:rsid w:val="001C5C7A"/>
    <w:rsid w:val="001C7996"/>
    <w:rsid w:val="001F61F0"/>
    <w:rsid w:val="002310F3"/>
    <w:rsid w:val="00233D72"/>
    <w:rsid w:val="00253F54"/>
    <w:rsid w:val="00301E3E"/>
    <w:rsid w:val="00311AB0"/>
    <w:rsid w:val="0034430D"/>
    <w:rsid w:val="003C346E"/>
    <w:rsid w:val="003E031A"/>
    <w:rsid w:val="0045423B"/>
    <w:rsid w:val="004635A4"/>
    <w:rsid w:val="004637E2"/>
    <w:rsid w:val="004E589D"/>
    <w:rsid w:val="00546B57"/>
    <w:rsid w:val="00566563"/>
    <w:rsid w:val="005A0069"/>
    <w:rsid w:val="005A6822"/>
    <w:rsid w:val="005D5556"/>
    <w:rsid w:val="005F2FE2"/>
    <w:rsid w:val="006300FB"/>
    <w:rsid w:val="006614B8"/>
    <w:rsid w:val="006D2DC7"/>
    <w:rsid w:val="006E55D7"/>
    <w:rsid w:val="006F2049"/>
    <w:rsid w:val="00704677"/>
    <w:rsid w:val="00750356"/>
    <w:rsid w:val="007519CF"/>
    <w:rsid w:val="00755C01"/>
    <w:rsid w:val="0076037C"/>
    <w:rsid w:val="00776E92"/>
    <w:rsid w:val="00784677"/>
    <w:rsid w:val="007A7E7F"/>
    <w:rsid w:val="007D3BCF"/>
    <w:rsid w:val="00824331"/>
    <w:rsid w:val="00860FA3"/>
    <w:rsid w:val="0087646B"/>
    <w:rsid w:val="008E0908"/>
    <w:rsid w:val="00906C7C"/>
    <w:rsid w:val="00916AF3"/>
    <w:rsid w:val="00957276"/>
    <w:rsid w:val="00AE4C9E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A0C9F"/>
    <w:rsid w:val="00CD3AE4"/>
    <w:rsid w:val="00D20770"/>
    <w:rsid w:val="00D86D8F"/>
    <w:rsid w:val="00E33155"/>
    <w:rsid w:val="00E53644"/>
    <w:rsid w:val="00EC2235"/>
    <w:rsid w:val="00EE627A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72D4-0A01-4519-9CDF-6F2A9146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2020-10-27T07:20:00Z</dcterms:created>
  <dcterms:modified xsi:type="dcterms:W3CDTF">2020-10-30T16:27:00Z</dcterms:modified>
</cp:coreProperties>
</file>